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8355B6">
        <w:tc>
          <w:tcPr>
            <w:tcW w:w="2525" w:type="dxa"/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FF3B64" w:rsidRDefault="00DD7F5D" w:rsidP="00CD737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</w:t>
            </w:r>
          </w:p>
        </w:tc>
      </w:tr>
      <w:tr w:rsidR="00AA0C99" w:rsidRPr="00FF3B64" w:rsidTr="008355B6">
        <w:tc>
          <w:tcPr>
            <w:tcW w:w="2525" w:type="dxa"/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DD7F5D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="00CD7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:rsidTr="008355B6">
        <w:trPr>
          <w:trHeight w:val="117"/>
        </w:trPr>
        <w:tc>
          <w:tcPr>
            <w:tcW w:w="2525" w:type="dxa"/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A0C99" w:rsidRPr="00FF3B64" w:rsidRDefault="00890A0A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890A0A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Učenjem do cilja</w:t>
            </w:r>
          </w:p>
        </w:tc>
        <w:tc>
          <w:tcPr>
            <w:tcW w:w="2268" w:type="dxa"/>
            <w:vMerge w:val="restart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FF3B64" w:rsidRDefault="00CD737E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:rsidTr="008355B6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AA0C99" w:rsidRPr="00FF3B64" w:rsidRDefault="00DD7F5D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Pripreme za upis u srednju školu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8355B6">
        <w:tc>
          <w:tcPr>
            <w:tcW w:w="9776" w:type="dxa"/>
            <w:gridSpan w:val="4"/>
            <w:shd w:val="clear" w:color="auto" w:fill="E0C1FF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000000" w:rsidRDefault="008F09E1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8F09E1">
              <w:rPr>
                <w:color w:val="231F20"/>
              </w:rPr>
              <w:t>uku B.3.1. Planiranje. Uz povremenu podršku učenik samostalno određuje ciljeve učenja, odabire strategije učenja i planira učenje.</w:t>
            </w:r>
          </w:p>
          <w:p w:rsidR="00000000" w:rsidRDefault="008F09E1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8F09E1">
              <w:rPr>
                <w:color w:val="231F20"/>
              </w:rPr>
              <w:t>uku B.3.2. Praćenje. Uz povremeni poticaj i samostalno učenik prati učinkovitost učenja i svoje napredovanje tijekom učenja.</w:t>
            </w:r>
          </w:p>
          <w:p w:rsidR="00000000" w:rsidRDefault="008F09E1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8F09E1">
              <w:rPr>
                <w:color w:val="231F20"/>
              </w:rPr>
              <w:t>uku B.3.3. Prilagodba učenja. Učenik regulira svoje učenje mijenjanjem plana ili pristupa učenju, samostalno ili uz poticaj učitelja.</w:t>
            </w:r>
          </w:p>
          <w:p w:rsidR="00AA0C99" w:rsidRPr="00BE2E06" w:rsidRDefault="008F09E1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E1">
              <w:rPr>
                <w:rFonts w:ascii="Times New Roman" w:eastAsia="Times New Roman" w:hAnsi="Times New Roman" w:cs="Times New Roman"/>
                <w:sz w:val="24"/>
                <w:szCs w:val="24"/>
              </w:rPr>
              <w:t>uku B.3.4. Učenik samovrednuje proces učenja i svoje rezultate, procjenjuje ostvareni napredak te na temelju toga planira buduće učenje.</w:t>
            </w:r>
          </w:p>
          <w:p w:rsidR="00BE2E06" w:rsidRPr="00BE2E06" w:rsidRDefault="008F09E1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E1">
              <w:rPr>
                <w:rFonts w:ascii="Times New Roman" w:eastAsia="Times New Roman" w:hAnsi="Times New Roman" w:cs="Times New Roman"/>
                <w:sz w:val="24"/>
                <w:szCs w:val="24"/>
              </w:rPr>
              <w:t>uku C.3.1. Vrijednost učenja. Učenik može objasniti vrijednost učenja za svoj život</w:t>
            </w:r>
          </w:p>
          <w:p w:rsidR="00BE2E06" w:rsidRPr="00BE2E06" w:rsidRDefault="008F09E1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E1">
              <w:rPr>
                <w:rFonts w:ascii="Times New Roman" w:eastAsia="Times New Roman" w:hAnsi="Times New Roman" w:cs="Times New Roman"/>
                <w:sz w:val="24"/>
                <w:szCs w:val="24"/>
              </w:rPr>
              <w:t>osr A 3.1. Razvija sliku o sebi.</w:t>
            </w:r>
          </w:p>
          <w:p w:rsidR="00BE2E06" w:rsidRPr="00BE2E06" w:rsidRDefault="008F09E1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E1">
              <w:rPr>
                <w:rFonts w:ascii="Times New Roman" w:eastAsia="Times New Roman" w:hAnsi="Times New Roman" w:cs="Times New Roman"/>
                <w:sz w:val="24"/>
                <w:szCs w:val="24"/>
              </w:rPr>
              <w:t>osr A 3.3. Razvija osobne potencijale.</w:t>
            </w:r>
          </w:p>
          <w:p w:rsidR="00BE2E06" w:rsidRPr="00BE2E06" w:rsidRDefault="008F09E1" w:rsidP="0060465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09E1">
              <w:rPr>
                <w:rFonts w:ascii="Times New Roman" w:eastAsia="Times New Roman" w:hAnsi="Times New Roman" w:cs="Times New Roman"/>
                <w:sz w:val="24"/>
                <w:szCs w:val="24"/>
              </w:rPr>
              <w:t>osr A 3.4. Upravlja svojim obrazovnim i profesionalnim putem.</w:t>
            </w:r>
          </w:p>
        </w:tc>
      </w:tr>
      <w:tr w:rsidR="00AA0C99" w:rsidRPr="00FF3B64" w:rsidTr="008355B6">
        <w:tc>
          <w:tcPr>
            <w:tcW w:w="2525" w:type="dxa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Pr="00FF3B64" w:rsidRDefault="00BE2E06" w:rsidP="00AD586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ciljevi, interesi, učenje, planiranje vremena</w:t>
            </w:r>
          </w:p>
        </w:tc>
      </w:tr>
      <w:tr w:rsidR="00AA0C99" w:rsidRPr="00FF3B64" w:rsidTr="008355B6"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Pr="00FF3B64" w:rsidRDefault="00BE2E06" w:rsidP="0004277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listiće (Prilog 1), kredu, PPT (Prilog 2, Prilog 3)</w:t>
            </w:r>
          </w:p>
        </w:tc>
      </w:tr>
      <w:tr w:rsidR="00AA0C99" w:rsidRPr="00FF3B64" w:rsidTr="008355B6">
        <w:tc>
          <w:tcPr>
            <w:tcW w:w="9776" w:type="dxa"/>
            <w:gridSpan w:val="4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000000" w:rsidRDefault="00DD7F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Uvodni dio </w:t>
            </w:r>
          </w:p>
          <w:p w:rsidR="00000000" w:rsidRDefault="008F09E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F09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Razrednik/razrednica upoznaje učenike da je današnji cilj sata prepoznati vlastite želje i interese kako bi izradili plan da postizanje istih. </w:t>
            </w:r>
          </w:p>
          <w:p w:rsidR="00000000" w:rsidRDefault="00DD7F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Središnji dio </w:t>
            </w:r>
          </w:p>
          <w:p w:rsidR="00000000" w:rsidRDefault="00362C77">
            <w:pPr>
              <w:pStyle w:val="ListParagraph"/>
              <w:numPr>
                <w:ilvl w:val="0"/>
                <w:numId w:val="8"/>
              </w:numPr>
              <w:rPr>
                <w:bCs/>
              </w:rPr>
            </w:pPr>
            <w:ins w:id="0" w:author="sk-mpovalec" w:date="2021-09-16T08:48:00Z">
              <w:r>
                <w:rPr>
                  <w:bCs/>
                </w:rPr>
                <w:t>A</w:t>
              </w:r>
            </w:ins>
            <w:del w:id="1" w:author="sk-mpovalec" w:date="2021-09-16T08:48:00Z">
              <w:r w:rsidR="008F09E1" w:rsidRPr="008F09E1" w:rsidDel="00362C77">
                <w:rPr>
                  <w:bCs/>
                </w:rPr>
                <w:delText>a</w:delText>
              </w:r>
            </w:del>
            <w:r w:rsidR="008F09E1" w:rsidRPr="008F09E1">
              <w:rPr>
                <w:bCs/>
              </w:rPr>
              <w:t xml:space="preserve">ktivnost </w:t>
            </w:r>
          </w:p>
          <w:p w:rsidR="00000000" w:rsidRDefault="008F09E1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9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Učenici su u učionici razmješteni u krug. Razrednik/razrednica razgovara s učenicima o njihovim interesima i upisima u željenu srednju školu. </w:t>
            </w:r>
          </w:p>
          <w:p w:rsidR="00000000" w:rsidRDefault="008F09E1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9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Propitkuje učenike o njegovim interesima i mogućnostima, ocjenama i dosadašnjim postignućima. Zbog čega si odabrao/odabrala baš tu školu? Baviš li se u slobodno vrijeme nečim sličnim (za strukovne škole)? Koje te područje gimnazijskog programa najviše zanima? Za ovu aktivnost predviđeno je 25 minuta. </w:t>
            </w:r>
          </w:p>
          <w:p w:rsidR="00000000" w:rsidRDefault="00362C77">
            <w:pPr>
              <w:pStyle w:val="ListParagraph"/>
              <w:numPr>
                <w:ilvl w:val="0"/>
                <w:numId w:val="8"/>
              </w:numPr>
              <w:rPr>
                <w:bCs/>
              </w:rPr>
            </w:pPr>
            <w:ins w:id="2" w:author="sk-mpovalec" w:date="2021-09-16T08:49:00Z">
              <w:r>
                <w:rPr>
                  <w:bCs/>
                </w:rPr>
                <w:lastRenderedPageBreak/>
                <w:t>A</w:t>
              </w:r>
            </w:ins>
            <w:del w:id="3" w:author="sk-mpovalec" w:date="2021-09-16T08:49:00Z">
              <w:r w:rsidR="008F09E1" w:rsidRPr="008F09E1" w:rsidDel="00362C77">
                <w:rPr>
                  <w:bCs/>
                </w:rPr>
                <w:delText>a</w:delText>
              </w:r>
            </w:del>
            <w:r w:rsidR="008F09E1" w:rsidRPr="008F09E1">
              <w:rPr>
                <w:bCs/>
              </w:rPr>
              <w:t xml:space="preserve">ktivnost </w:t>
            </w:r>
          </w:p>
          <w:p w:rsidR="00000000" w:rsidRDefault="008F09E1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9E1">
              <w:rPr>
                <w:rFonts w:ascii="Times New Roman" w:hAnsi="Times New Roman" w:cs="Times New Roman"/>
                <w:bCs/>
                <w:sz w:val="24"/>
                <w:szCs w:val="24"/>
              </w:rPr>
              <w:t>Razrednik učenicima dije</w:t>
            </w:r>
            <w:r w:rsidR="00BE2E06">
              <w:rPr>
                <w:rFonts w:ascii="Times New Roman" w:hAnsi="Times New Roman" w:cs="Times New Roman"/>
                <w:bCs/>
                <w:sz w:val="24"/>
                <w:szCs w:val="24"/>
              </w:rPr>
              <w:t>li listiće (Prilog 3</w:t>
            </w:r>
            <w:r w:rsidRPr="008F09E1">
              <w:rPr>
                <w:rFonts w:ascii="Times New Roman" w:hAnsi="Times New Roman" w:cs="Times New Roman"/>
                <w:bCs/>
                <w:sz w:val="24"/>
                <w:szCs w:val="24"/>
              </w:rPr>
              <w:t>) unutar kojeg je potrebno zapisati sv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oj cilj, probleme</w:t>
            </w:r>
            <w:bookmarkStart w:id="4" w:name="_GoBack"/>
            <w:bookmarkEnd w:id="4"/>
            <w:r w:rsidRPr="008F09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u ostvarivanju ciljeva i plan za ostvarivanje istih.</w:t>
            </w:r>
            <w:del w:id="5" w:author="sk-mpovalec" w:date="2021-09-16T08:48:00Z">
              <w:r w:rsidRPr="008F09E1" w:rsidDel="00362C77">
                <w:rPr>
                  <w:rFonts w:ascii="Times New Roman" w:hAnsi="Times New Roman" w:cs="Times New Roman"/>
                  <w:bCs/>
                  <w:sz w:val="24"/>
                  <w:szCs w:val="24"/>
                </w:rPr>
                <w:delText xml:space="preserve">  </w:delText>
              </w:r>
            </w:del>
            <w:ins w:id="6" w:author="sk-mpovalec" w:date="2021-09-16T08:48:00Z">
              <w:r w:rsidR="00362C77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 </w:t>
              </w:r>
            </w:ins>
            <w:r w:rsidRPr="008F09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Učenici za ovu aktivnost imaju 5 minuta. </w:t>
            </w:r>
          </w:p>
          <w:p w:rsidR="00000000" w:rsidRDefault="008F09E1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9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Nakon predviđene aktivnosti razrednik razgovara s učenicima, te izdvajaju </w:t>
            </w:r>
            <w:r w:rsidR="00BE2E06" w:rsidRPr="006B7532">
              <w:rPr>
                <w:rFonts w:ascii="Times New Roman" w:hAnsi="Times New Roman" w:cs="Times New Roman"/>
                <w:bCs/>
                <w:sz w:val="24"/>
                <w:szCs w:val="24"/>
              </w:rPr>
              <w:t>najčešće</w:t>
            </w:r>
            <w:r w:rsidRPr="008F09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probleme u ostvarenju ciljeva, te nude ideje kako bi mogli taj problem riješit. Razrednik zapisuje na ploču. </w:t>
            </w:r>
          </w:p>
          <w:p w:rsidR="00000000" w:rsidRDefault="001825C7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0000" w:rsidRDefault="00DD7F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Završni dio </w:t>
            </w:r>
          </w:p>
          <w:p w:rsidR="00BE2E06" w:rsidRPr="00BE2E06" w:rsidRDefault="008F09E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F09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</w:t>
            </w:r>
            <w:r w:rsidR="00BE2E0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/razrednica</w:t>
            </w:r>
            <w:r w:rsidRPr="008F09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na kraju sata poziva učenike da se vode t</w:t>
            </w:r>
            <w:r w:rsidR="006B75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</w:t>
            </w:r>
            <w:r w:rsidRPr="008F09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ima važnim smjernicama </w:t>
            </w:r>
            <w:r w:rsidR="006B75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u ostvarenju željenih ciljeva. </w:t>
            </w:r>
            <w:r w:rsidR="00BE2E0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(Prilog 1)</w:t>
            </w:r>
          </w:p>
          <w:p w:rsidR="00000000" w:rsidRDefault="00BE2E06">
            <w:pPr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Podsjeća na važnost organiziranja vremena i učenja. (Prilog 3)</w:t>
            </w:r>
          </w:p>
        </w:tc>
      </w:tr>
    </w:tbl>
    <w:p w:rsidR="00EB5A4F" w:rsidRDefault="00EB5A4F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EB5A4F" w:rsidSect="008F7F5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E2E06" w:rsidRDefault="00BE2E06" w:rsidP="001470F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Prilog 1</w:t>
      </w:r>
    </w:p>
    <w:p w:rsidR="00BE2E06" w:rsidRPr="00A24EF6" w:rsidRDefault="00BE2E06" w:rsidP="00BE2E06">
      <w:pPr>
        <w:pStyle w:val="ListParagraph"/>
        <w:numPr>
          <w:ilvl w:val="0"/>
          <w:numId w:val="9"/>
        </w:numPr>
      </w:pPr>
      <w:r w:rsidRPr="00A24EF6">
        <w:t>postavi cilj koji je tebi važan</w:t>
      </w:r>
    </w:p>
    <w:p w:rsidR="00BE2E06" w:rsidRPr="00A24EF6" w:rsidRDefault="00BE2E06" w:rsidP="00BE2E06">
      <w:pPr>
        <w:pStyle w:val="ListParagraph"/>
        <w:numPr>
          <w:ilvl w:val="0"/>
          <w:numId w:val="9"/>
        </w:numPr>
      </w:pPr>
      <w:r w:rsidRPr="00A24EF6">
        <w:t xml:space="preserve">prepoznaj prepreke koje te sprječavaju da ga ostvariš </w:t>
      </w:r>
    </w:p>
    <w:p w:rsidR="00000000" w:rsidRDefault="00BE2E06">
      <w:pPr>
        <w:pStyle w:val="ListParagraph"/>
        <w:numPr>
          <w:ilvl w:val="0"/>
          <w:numId w:val="9"/>
        </w:numPr>
      </w:pPr>
      <w:r w:rsidRPr="00A24EF6">
        <w:t xml:space="preserve">načini plan kako ćeš riješiti prepreke i ispuniti svoj cilj </w:t>
      </w:r>
    </w:p>
    <w:p w:rsidR="00BE2E06" w:rsidRDefault="00BE2E06" w:rsidP="001470FC">
      <w:pPr>
        <w:rPr>
          <w:rFonts w:ascii="Times New Roman" w:hAnsi="Times New Roman" w:cs="Times New Roman"/>
          <w:b/>
          <w:sz w:val="24"/>
          <w:szCs w:val="24"/>
        </w:rPr>
      </w:pPr>
    </w:p>
    <w:p w:rsidR="00BE2E06" w:rsidRDefault="00BE2E06" w:rsidP="001470F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Prilog 2 </w:t>
      </w:r>
    </w:p>
    <w:p w:rsidR="00BE2E06" w:rsidRPr="00A24EF6" w:rsidRDefault="00BE2E06" w:rsidP="00BE2E06">
      <w:pPr>
        <w:rPr>
          <w:rFonts w:ascii="Times New Roman" w:hAnsi="Times New Roman" w:cs="Times New Roman"/>
          <w:sz w:val="24"/>
          <w:szCs w:val="24"/>
        </w:rPr>
      </w:pPr>
      <w:r w:rsidRPr="00A24EF6">
        <w:rPr>
          <w:rFonts w:ascii="Times New Roman" w:hAnsi="Times New Roman" w:cs="Times New Roman"/>
          <w:sz w:val="24"/>
          <w:szCs w:val="24"/>
        </w:rPr>
        <w:t>Podsjetnik za učenje:</w:t>
      </w:r>
    </w:p>
    <w:p w:rsidR="00BE2E06" w:rsidRPr="00A24EF6" w:rsidRDefault="00BE2E06" w:rsidP="00BE2E06">
      <w:pPr>
        <w:pStyle w:val="ListParagraph"/>
        <w:numPr>
          <w:ilvl w:val="0"/>
          <w:numId w:val="11"/>
        </w:numPr>
      </w:pPr>
      <w:r w:rsidRPr="00A24EF6">
        <w:t>Udalji se od stvari koje ti odvlače pažnju.</w:t>
      </w:r>
    </w:p>
    <w:p w:rsidR="00BE2E06" w:rsidRPr="00A24EF6" w:rsidRDefault="00BE2E06" w:rsidP="00BE2E06">
      <w:pPr>
        <w:pStyle w:val="ListParagraph"/>
        <w:numPr>
          <w:ilvl w:val="0"/>
          <w:numId w:val="11"/>
        </w:numPr>
      </w:pPr>
      <w:r w:rsidRPr="00A24EF6">
        <w:t>Ako dijeliš sa bratom ili sestrom sobu, uvijek možeš doći u školsku knjižnicu.</w:t>
      </w:r>
    </w:p>
    <w:p w:rsidR="00BE2E06" w:rsidRPr="00A24EF6" w:rsidRDefault="00BE2E06" w:rsidP="00BE2E06">
      <w:pPr>
        <w:pStyle w:val="ListParagraph"/>
        <w:numPr>
          <w:ilvl w:val="0"/>
          <w:numId w:val="11"/>
        </w:numPr>
      </w:pPr>
      <w:r w:rsidRPr="00A24EF6">
        <w:t xml:space="preserve">Planiraj vrijeme za odmor, igru, tjelesnu aktivnost, druženje s prijateljima i učenje. </w:t>
      </w:r>
    </w:p>
    <w:p w:rsidR="00BE2E06" w:rsidRPr="00A24EF6" w:rsidRDefault="00BE2E06" w:rsidP="00BE2E06">
      <w:pPr>
        <w:pStyle w:val="ListParagraph"/>
        <w:numPr>
          <w:ilvl w:val="0"/>
          <w:numId w:val="11"/>
        </w:numPr>
      </w:pPr>
      <w:r w:rsidRPr="00A24EF6">
        <w:t>Podcrtavaj i zapisuj bilješke o onome što je važno i što ti je teže naučiti</w:t>
      </w:r>
    </w:p>
    <w:p w:rsidR="00BE2E06" w:rsidRDefault="00BE2E06" w:rsidP="001470FC">
      <w:pPr>
        <w:rPr>
          <w:rFonts w:ascii="Times New Roman" w:hAnsi="Times New Roman" w:cs="Times New Roman"/>
          <w:b/>
          <w:sz w:val="24"/>
          <w:szCs w:val="24"/>
        </w:rPr>
        <w:sectPr w:rsidR="00BE2E06" w:rsidSect="00BE2E0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42C58" w:rsidRDefault="001825C7" w:rsidP="001470F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color w:val="231F20"/>
          <w:sz w:val="24"/>
          <w:szCs w:val="24"/>
        </w:rPr>
        <w:lastRenderedPageBreak/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6987430</wp:posOffset>
            </wp:positionH>
            <wp:positionV relativeFrom="paragraph">
              <wp:posOffset>157535</wp:posOffset>
            </wp:positionV>
            <wp:extent cx="1868557" cy="1868557"/>
            <wp:effectExtent l="0" t="0" r="0" b="0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isspng-roctool-corporation-sales-rsum-men-and-women-commute-5b1e3d55b63ef9.8864144715287084377465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8557" cy="18685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A0C99" w:rsidRPr="00AA0C99">
        <w:rPr>
          <w:rFonts w:ascii="Times New Roman" w:hAnsi="Times New Roman" w:cs="Times New Roman"/>
          <w:b/>
          <w:sz w:val="24"/>
          <w:szCs w:val="24"/>
        </w:rPr>
        <w:t>Prilog</w:t>
      </w:r>
      <w:r w:rsidR="00BE2E06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F170EF" w:rsidRPr="00F170EF" w:rsidRDefault="00362C7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color w:val="231F2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94.5pt;margin-top:257.45pt;width:202.85pt;height:143.95pt;z-index:25168896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" filled="f" stroked="f">
            <v:textbox>
              <w:txbxContent>
                <w:p w:rsidR="002B5AC2" w:rsidRDefault="002B5AC2" w:rsidP="002B5AC2">
                  <w:del w:id="7" w:author="sk-mpovalec" w:date="2021-09-16T08:48:00Z">
                    <w:r w:rsidDel="00362C77">
                      <w:delText xml:space="preserve">  </w:delText>
                    </w:r>
                  </w:del>
                  <w:ins w:id="8" w:author="sk-mpovalec" w:date="2021-09-16T08:48:00Z">
                    <w:r w:rsidR="00362C77">
                      <w:t xml:space="preserve"> </w:t>
                    </w:r>
                  </w:ins>
                  <w:del w:id="9" w:author="sk-mpovalec" w:date="2021-09-16T08:48:00Z">
                    <w:r w:rsidDel="00362C77">
                      <w:delText xml:space="preserve">  </w:delText>
                    </w:r>
                  </w:del>
                  <w:ins w:id="10" w:author="sk-mpovalec" w:date="2021-09-16T08:48:00Z">
                    <w:r w:rsidR="00362C77">
                      <w:t xml:space="preserve"> </w:t>
                    </w:r>
                  </w:ins>
                  <w:del w:id="11" w:author="sk-mpovalec" w:date="2021-09-16T08:48:00Z">
                    <w:r w:rsidDel="00362C77">
                      <w:delText xml:space="preserve">  </w:delText>
                    </w:r>
                  </w:del>
                  <w:ins w:id="12" w:author="sk-mpovalec" w:date="2021-09-16T08:48:00Z">
                    <w:r w:rsidR="00362C77">
                      <w:t xml:space="preserve"> </w:t>
                    </w:r>
                  </w:ins>
                  <w:del w:id="13" w:author="sk-mpovalec" w:date="2021-09-16T08:48:00Z">
                    <w:r w:rsidDel="00362C77">
                      <w:delText xml:space="preserve">  </w:delText>
                    </w:r>
                  </w:del>
                  <w:ins w:id="14" w:author="sk-mpovalec" w:date="2021-09-16T08:48:00Z">
                    <w:r w:rsidR="00362C77">
                      <w:t xml:space="preserve"> </w:t>
                    </w:r>
                  </w:ins>
                  <w:del w:id="15" w:author="sk-mpovalec" w:date="2021-09-16T08:48:00Z">
                    <w:r w:rsidDel="00362C77">
                      <w:delText xml:space="preserve">  </w:delText>
                    </w:r>
                  </w:del>
                  <w:ins w:id="16" w:author="sk-mpovalec" w:date="2021-09-16T08:48:00Z">
                    <w:r w:rsidR="00362C77">
                      <w:t xml:space="preserve"> </w:t>
                    </w:r>
                  </w:ins>
                  <w:del w:id="17" w:author="sk-mpovalec" w:date="2021-09-16T08:48:00Z">
                    <w:r w:rsidDel="00362C77">
                      <w:delText xml:space="preserve">  </w:delText>
                    </w:r>
                  </w:del>
                  <w:ins w:id="18" w:author="sk-mpovalec" w:date="2021-09-16T08:48:00Z">
                    <w:r w:rsidR="00362C77">
                      <w:t xml:space="preserve"> </w:t>
                    </w:r>
                  </w:ins>
                  <w:del w:id="19" w:author="sk-mpovalec" w:date="2021-09-16T08:48:00Z">
                    <w:r w:rsidDel="00362C77">
                      <w:delText xml:space="preserve">  </w:delText>
                    </w:r>
                  </w:del>
                  <w:ins w:id="20" w:author="sk-mpovalec" w:date="2021-09-16T08:48:00Z">
                    <w:r w:rsidR="00362C77">
                      <w:t xml:space="preserve"> </w:t>
                    </w:r>
                  </w:ins>
                  <w:del w:id="21" w:author="sk-mpovalec" w:date="2021-09-16T08:48:00Z">
                    <w:r w:rsidDel="00362C77">
                      <w:delText xml:space="preserve">  </w:delText>
                    </w:r>
                  </w:del>
                  <w:ins w:id="22" w:author="sk-mpovalec" w:date="2021-09-16T08:48:00Z">
                    <w:r w:rsidR="00362C77">
                      <w:t xml:space="preserve"> </w:t>
                    </w:r>
                  </w:ins>
                  <w:del w:id="23" w:author="sk-mpovalec" w:date="2021-09-16T08:48:00Z">
                    <w:r w:rsidDel="00362C77">
                      <w:delText xml:space="preserve">  </w:delText>
                    </w:r>
                  </w:del>
                  <w:ins w:id="24" w:author="sk-mpovalec" w:date="2021-09-16T08:48:00Z">
                    <w:r w:rsidR="00362C77">
                      <w:t xml:space="preserve"> </w:t>
                    </w:r>
                  </w:ins>
                  <w:del w:id="25" w:author="sk-mpovalec" w:date="2021-09-16T08:48:00Z">
                    <w:r w:rsidDel="00362C77">
                      <w:delText xml:space="preserve">  </w:delText>
                    </w:r>
                  </w:del>
                  <w:ins w:id="26" w:author="sk-mpovalec" w:date="2021-09-16T08:48:00Z">
                    <w:r w:rsidR="00362C77">
                      <w:t xml:space="preserve"> </w:t>
                    </w:r>
                  </w:ins>
                  <w:del w:id="27" w:author="sk-mpovalec" w:date="2021-09-16T08:48:00Z">
                    <w:r w:rsidDel="00362C77">
                      <w:delText xml:space="preserve">  </w:delText>
                    </w:r>
                  </w:del>
                  <w:ins w:id="28" w:author="sk-mpovalec" w:date="2021-09-16T08:48:00Z">
                    <w:r w:rsidR="00362C77">
                      <w:t xml:space="preserve"> </w:t>
                    </w:r>
                  </w:ins>
                  <w:del w:id="29" w:author="sk-mpovalec" w:date="2021-09-16T08:48:00Z">
                    <w:r w:rsidDel="00362C77">
                      <w:delText xml:space="preserve">  </w:delText>
                    </w:r>
                  </w:del>
                  <w:ins w:id="30" w:author="sk-mpovalec" w:date="2021-09-16T08:48:00Z">
                    <w:r w:rsidR="00362C77">
                      <w:t xml:space="preserve"> </w:t>
                    </w:r>
                  </w:ins>
                  <w:del w:id="31" w:author="sk-mpovalec" w:date="2021-09-16T08:48:00Z">
                    <w:r w:rsidDel="00362C77">
                      <w:delText xml:space="preserve">  </w:delText>
                    </w:r>
                  </w:del>
                  <w:ins w:id="32" w:author="sk-mpovalec" w:date="2021-09-16T08:48:00Z">
                    <w:r w:rsidR="00362C77">
                      <w:t xml:space="preserve"> </w:t>
                    </w:r>
                  </w:ins>
                  <w:del w:id="33" w:author="sk-mpovalec" w:date="2021-09-16T08:48:00Z">
                    <w:r w:rsidDel="00362C77">
                      <w:delText xml:space="preserve">  </w:delText>
                    </w:r>
                  </w:del>
                  <w:ins w:id="34" w:author="sk-mpovalec" w:date="2021-09-16T08:48:00Z">
                    <w:r w:rsidR="00362C77">
                      <w:t xml:space="preserve"> </w:t>
                    </w:r>
                  </w:ins>
                  <w:del w:id="35" w:author="sk-mpovalec" w:date="2021-09-16T08:48:00Z">
                    <w:r w:rsidDel="00362C77">
                      <w:delText xml:space="preserve">  </w:delText>
                    </w:r>
                  </w:del>
                  <w:ins w:id="36" w:author="sk-mpovalec" w:date="2021-09-16T08:48:00Z">
                    <w:r w:rsidR="00362C77">
                      <w:t xml:space="preserve"> </w:t>
                    </w:r>
                  </w:ins>
                  <w:del w:id="37" w:author="sk-mpovalec" w:date="2021-09-16T08:48:00Z">
                    <w:r w:rsidDel="00362C77">
                      <w:delText xml:space="preserve">  </w:delText>
                    </w:r>
                  </w:del>
                  <w:ins w:id="38" w:author="sk-mpovalec" w:date="2021-09-16T08:48:00Z">
                    <w:r w:rsidR="00362C77">
                      <w:t xml:space="preserve"> </w:t>
                    </w:r>
                  </w:ins>
                  <w:ins w:id="39" w:author="sk-mpovalec" w:date="2021-09-16T08:50:00Z">
                    <w:r w:rsidR="00362C77">
                      <w:t xml:space="preserve">         </w:t>
                    </w:r>
                  </w:ins>
                  <w:del w:id="40" w:author="sk-mpovalec" w:date="2021-09-16T08:48:00Z">
                    <w:r w:rsidDel="00362C77">
                      <w:delText xml:space="preserve">  </w:delText>
                    </w:r>
                  </w:del>
                  <w:ins w:id="41" w:author="sk-mpovalec" w:date="2021-09-16T08:48:00Z">
                    <w:r w:rsidR="00362C77">
                      <w:t xml:space="preserve"> </w:t>
                    </w:r>
                  </w:ins>
                  <w:ins w:id="42" w:author="sk-mpovalec" w:date="2021-09-16T08:50:00Z">
                    <w:r w:rsidR="00362C77">
                      <w:t xml:space="preserve"> </w:t>
                    </w:r>
                  </w:ins>
                  <w:del w:id="43" w:author="sk-mpovalec" w:date="2021-09-16T08:48:00Z">
                    <w:r w:rsidDel="00362C77">
                      <w:delText xml:space="preserve">  </w:delText>
                    </w:r>
                  </w:del>
                  <w:ins w:id="44" w:author="sk-mpovalec" w:date="2021-09-16T08:48:00Z">
                    <w:r w:rsidR="00362C77">
                      <w:t xml:space="preserve"> </w:t>
                    </w:r>
                  </w:ins>
                  <w:r>
                    <w:t>_________________</w:t>
                  </w:r>
                </w:p>
                <w:p w:rsidR="002B5AC2" w:rsidRDefault="002B5AC2" w:rsidP="002B5AC2">
                  <w:del w:id="45" w:author="sk-mpovalec" w:date="2021-09-16T08:48:00Z">
                    <w:r w:rsidDel="00362C77">
                      <w:delText xml:space="preserve">  </w:delText>
                    </w:r>
                  </w:del>
                  <w:ins w:id="46" w:author="sk-mpovalec" w:date="2021-09-16T08:48:00Z">
                    <w:r w:rsidR="00362C77">
                      <w:t xml:space="preserve"> </w:t>
                    </w:r>
                  </w:ins>
                  <w:del w:id="47" w:author="sk-mpovalec" w:date="2021-09-16T08:48:00Z">
                    <w:r w:rsidDel="00362C77">
                      <w:delText xml:space="preserve">  </w:delText>
                    </w:r>
                  </w:del>
                  <w:ins w:id="48" w:author="sk-mpovalec" w:date="2021-09-16T08:48:00Z">
                    <w:r w:rsidR="00362C77">
                      <w:t xml:space="preserve"> </w:t>
                    </w:r>
                  </w:ins>
                  <w:del w:id="49" w:author="sk-mpovalec" w:date="2021-09-16T08:48:00Z">
                    <w:r w:rsidDel="00362C77">
                      <w:delText xml:space="preserve">  </w:delText>
                    </w:r>
                  </w:del>
                  <w:ins w:id="50" w:author="sk-mpovalec" w:date="2021-09-16T08:48:00Z">
                    <w:r w:rsidR="00362C77">
                      <w:t xml:space="preserve"> </w:t>
                    </w:r>
                  </w:ins>
                  <w:del w:id="51" w:author="sk-mpovalec" w:date="2021-09-16T08:48:00Z">
                    <w:r w:rsidDel="00362C77">
                      <w:delText xml:space="preserve">  </w:delText>
                    </w:r>
                  </w:del>
                  <w:ins w:id="52" w:author="sk-mpovalec" w:date="2021-09-16T08:48:00Z">
                    <w:r w:rsidR="00362C77">
                      <w:t xml:space="preserve"> </w:t>
                    </w:r>
                  </w:ins>
                  <w:del w:id="53" w:author="sk-mpovalec" w:date="2021-09-16T08:48:00Z">
                    <w:r w:rsidDel="00362C77">
                      <w:delText xml:space="preserve">  </w:delText>
                    </w:r>
                  </w:del>
                  <w:ins w:id="54" w:author="sk-mpovalec" w:date="2021-09-16T08:48:00Z">
                    <w:r w:rsidR="00362C77">
                      <w:t xml:space="preserve"> </w:t>
                    </w:r>
                  </w:ins>
                  <w:del w:id="55" w:author="sk-mpovalec" w:date="2021-09-16T08:48:00Z">
                    <w:r w:rsidDel="00362C77">
                      <w:delText xml:space="preserve">  </w:delText>
                    </w:r>
                  </w:del>
                  <w:ins w:id="56" w:author="sk-mpovalec" w:date="2021-09-16T08:48:00Z">
                    <w:r w:rsidR="00362C77">
                      <w:t xml:space="preserve"> </w:t>
                    </w:r>
                  </w:ins>
                  <w:del w:id="57" w:author="sk-mpovalec" w:date="2021-09-16T08:48:00Z">
                    <w:r w:rsidDel="00362C77">
                      <w:delText xml:space="preserve">  </w:delText>
                    </w:r>
                  </w:del>
                  <w:ins w:id="58" w:author="sk-mpovalec" w:date="2021-09-16T08:48:00Z">
                    <w:r w:rsidR="00362C77">
                      <w:t xml:space="preserve"> </w:t>
                    </w:r>
                  </w:ins>
                  <w:del w:id="59" w:author="sk-mpovalec" w:date="2021-09-16T08:48:00Z">
                    <w:r w:rsidDel="00362C77">
                      <w:delText xml:space="preserve">  </w:delText>
                    </w:r>
                  </w:del>
                  <w:ins w:id="60" w:author="sk-mpovalec" w:date="2021-09-16T08:48:00Z">
                    <w:r w:rsidR="00362C77">
                      <w:t xml:space="preserve"> </w:t>
                    </w:r>
                  </w:ins>
                  <w:del w:id="61" w:author="sk-mpovalec" w:date="2021-09-16T08:48:00Z">
                    <w:r w:rsidDel="00362C77">
                      <w:delText xml:space="preserve">  </w:delText>
                    </w:r>
                  </w:del>
                  <w:ins w:id="62" w:author="sk-mpovalec" w:date="2021-09-16T08:48:00Z">
                    <w:r w:rsidR="00362C77">
                      <w:t xml:space="preserve"> </w:t>
                    </w:r>
                  </w:ins>
                  <w:del w:id="63" w:author="sk-mpovalec" w:date="2021-09-16T08:48:00Z">
                    <w:r w:rsidDel="00362C77">
                      <w:delText xml:space="preserve">  </w:delText>
                    </w:r>
                  </w:del>
                  <w:ins w:id="64" w:author="sk-mpovalec" w:date="2021-09-16T08:48:00Z">
                    <w:r w:rsidR="00362C77">
                      <w:t xml:space="preserve"> </w:t>
                    </w:r>
                  </w:ins>
                  <w:del w:id="65" w:author="sk-mpovalec" w:date="2021-09-16T08:48:00Z">
                    <w:r w:rsidDel="00362C77">
                      <w:delText xml:space="preserve">  </w:delText>
                    </w:r>
                  </w:del>
                  <w:ins w:id="66" w:author="sk-mpovalec" w:date="2021-09-16T08:48:00Z">
                    <w:r w:rsidR="00362C77">
                      <w:t xml:space="preserve"> </w:t>
                    </w:r>
                  </w:ins>
                  <w:del w:id="67" w:author="sk-mpovalec" w:date="2021-09-16T08:48:00Z">
                    <w:r w:rsidDel="00362C77">
                      <w:delText xml:space="preserve">  </w:delText>
                    </w:r>
                  </w:del>
                  <w:ins w:id="68" w:author="sk-mpovalec" w:date="2021-09-16T08:48:00Z">
                    <w:r w:rsidR="00362C77">
                      <w:t xml:space="preserve"> </w:t>
                    </w:r>
                  </w:ins>
                  <w:del w:id="69" w:author="sk-mpovalec" w:date="2021-09-16T08:48:00Z">
                    <w:r w:rsidDel="00362C77">
                      <w:delText xml:space="preserve">  </w:delText>
                    </w:r>
                  </w:del>
                  <w:ins w:id="70" w:author="sk-mpovalec" w:date="2021-09-16T08:48:00Z">
                    <w:r w:rsidR="00362C77">
                      <w:t xml:space="preserve"> </w:t>
                    </w:r>
                  </w:ins>
                  <w:ins w:id="71" w:author="sk-mpovalec" w:date="2021-09-16T08:50:00Z">
                    <w:r w:rsidR="00362C77">
                      <w:t xml:space="preserve">       </w:t>
                    </w:r>
                  </w:ins>
                  <w:del w:id="72" w:author="sk-mpovalec" w:date="2021-09-16T08:48:00Z">
                    <w:r w:rsidDel="00362C77">
                      <w:delText xml:space="preserve">  </w:delText>
                    </w:r>
                  </w:del>
                  <w:ins w:id="73" w:author="sk-mpovalec" w:date="2021-09-16T08:48:00Z">
                    <w:r w:rsidR="00362C77">
                      <w:t xml:space="preserve"> </w:t>
                    </w:r>
                  </w:ins>
                  <w:del w:id="74" w:author="sk-mpovalec" w:date="2021-09-16T08:48:00Z">
                    <w:r w:rsidDel="00362C77">
                      <w:delText xml:space="preserve">  </w:delText>
                    </w:r>
                  </w:del>
                  <w:ins w:id="75" w:author="sk-mpovalec" w:date="2021-09-16T08:48:00Z">
                    <w:r w:rsidR="00362C77">
                      <w:t xml:space="preserve"> </w:t>
                    </w:r>
                  </w:ins>
                  <w:del w:id="76" w:author="sk-mpovalec" w:date="2021-09-16T08:48:00Z">
                    <w:r w:rsidDel="00362C77">
                      <w:delText xml:space="preserve">  </w:delText>
                    </w:r>
                  </w:del>
                  <w:ins w:id="77" w:author="sk-mpovalec" w:date="2021-09-16T08:48:00Z">
                    <w:r w:rsidR="00362C77">
                      <w:t xml:space="preserve"> </w:t>
                    </w:r>
                  </w:ins>
                  <w:r>
                    <w:t>___________________</w:t>
                  </w:r>
                </w:p>
                <w:p w:rsidR="002B5AC2" w:rsidRDefault="002B5AC2" w:rsidP="002B5AC2">
                  <w:del w:id="78" w:author="sk-mpovalec" w:date="2021-09-16T08:48:00Z">
                    <w:r w:rsidDel="00362C77">
                      <w:delText xml:space="preserve">  </w:delText>
                    </w:r>
                  </w:del>
                  <w:ins w:id="79" w:author="sk-mpovalec" w:date="2021-09-16T08:48:00Z">
                    <w:r w:rsidR="00362C77">
                      <w:t xml:space="preserve"> </w:t>
                    </w:r>
                  </w:ins>
                  <w:del w:id="80" w:author="sk-mpovalec" w:date="2021-09-16T08:48:00Z">
                    <w:r w:rsidDel="00362C77">
                      <w:delText xml:space="preserve">  </w:delText>
                    </w:r>
                  </w:del>
                  <w:ins w:id="81" w:author="sk-mpovalec" w:date="2021-09-16T08:48:00Z">
                    <w:r w:rsidR="00362C77">
                      <w:t xml:space="preserve"> </w:t>
                    </w:r>
                  </w:ins>
                  <w:del w:id="82" w:author="sk-mpovalec" w:date="2021-09-16T08:48:00Z">
                    <w:r w:rsidDel="00362C77">
                      <w:delText xml:space="preserve">  </w:delText>
                    </w:r>
                  </w:del>
                  <w:ins w:id="83" w:author="sk-mpovalec" w:date="2021-09-16T08:48:00Z">
                    <w:r w:rsidR="00362C77">
                      <w:t xml:space="preserve"> </w:t>
                    </w:r>
                  </w:ins>
                  <w:del w:id="84" w:author="sk-mpovalec" w:date="2021-09-16T08:48:00Z">
                    <w:r w:rsidDel="00362C77">
                      <w:delText xml:space="preserve">  </w:delText>
                    </w:r>
                  </w:del>
                  <w:ins w:id="85" w:author="sk-mpovalec" w:date="2021-09-16T08:48:00Z">
                    <w:r w:rsidR="00362C77">
                      <w:t xml:space="preserve"> </w:t>
                    </w:r>
                  </w:ins>
                  <w:del w:id="86" w:author="sk-mpovalec" w:date="2021-09-16T08:48:00Z">
                    <w:r w:rsidDel="00362C77">
                      <w:delText xml:space="preserve">  </w:delText>
                    </w:r>
                  </w:del>
                  <w:ins w:id="87" w:author="sk-mpovalec" w:date="2021-09-16T08:48:00Z">
                    <w:r w:rsidR="00362C77">
                      <w:t xml:space="preserve"> </w:t>
                    </w:r>
                  </w:ins>
                  <w:del w:id="88" w:author="sk-mpovalec" w:date="2021-09-16T08:48:00Z">
                    <w:r w:rsidDel="00362C77">
                      <w:delText xml:space="preserve">  </w:delText>
                    </w:r>
                  </w:del>
                  <w:ins w:id="89" w:author="sk-mpovalec" w:date="2021-09-16T08:48:00Z">
                    <w:r w:rsidR="00362C77">
                      <w:t xml:space="preserve"> </w:t>
                    </w:r>
                  </w:ins>
                  <w:del w:id="90" w:author="sk-mpovalec" w:date="2021-09-16T08:48:00Z">
                    <w:r w:rsidDel="00362C77">
                      <w:delText xml:space="preserve">  </w:delText>
                    </w:r>
                  </w:del>
                  <w:ins w:id="91" w:author="sk-mpovalec" w:date="2021-09-16T08:48:00Z">
                    <w:r w:rsidR="00362C77">
                      <w:t xml:space="preserve"> </w:t>
                    </w:r>
                  </w:ins>
                  <w:del w:id="92" w:author="sk-mpovalec" w:date="2021-09-16T08:48:00Z">
                    <w:r w:rsidDel="00362C77">
                      <w:delText xml:space="preserve">  </w:delText>
                    </w:r>
                  </w:del>
                  <w:ins w:id="93" w:author="sk-mpovalec" w:date="2021-09-16T08:48:00Z">
                    <w:r w:rsidR="00362C77">
                      <w:t xml:space="preserve"> </w:t>
                    </w:r>
                  </w:ins>
                  <w:del w:id="94" w:author="sk-mpovalec" w:date="2021-09-16T08:48:00Z">
                    <w:r w:rsidDel="00362C77">
                      <w:delText xml:space="preserve">  </w:delText>
                    </w:r>
                  </w:del>
                  <w:ins w:id="95" w:author="sk-mpovalec" w:date="2021-09-16T08:48:00Z">
                    <w:r w:rsidR="00362C77">
                      <w:t xml:space="preserve"> </w:t>
                    </w:r>
                  </w:ins>
                  <w:ins w:id="96" w:author="sk-mpovalec" w:date="2021-09-16T08:50:00Z">
                    <w:r w:rsidR="00362C77">
                      <w:t xml:space="preserve">  </w:t>
                    </w:r>
                  </w:ins>
                  <w:del w:id="97" w:author="sk-mpovalec" w:date="2021-09-16T08:48:00Z">
                    <w:r w:rsidDel="00362C77">
                      <w:delText xml:space="preserve">  </w:delText>
                    </w:r>
                  </w:del>
                  <w:ins w:id="98" w:author="sk-mpovalec" w:date="2021-09-16T08:48:00Z">
                    <w:r w:rsidR="00362C77">
                      <w:t xml:space="preserve"> </w:t>
                    </w:r>
                  </w:ins>
                  <w:del w:id="99" w:author="sk-mpovalec" w:date="2021-09-16T08:48:00Z">
                    <w:r w:rsidDel="00362C77">
                      <w:delText xml:space="preserve">  </w:delText>
                    </w:r>
                  </w:del>
                  <w:ins w:id="100" w:author="sk-mpovalec" w:date="2021-09-16T08:48:00Z">
                    <w:r w:rsidR="00362C77">
                      <w:t xml:space="preserve"> </w:t>
                    </w:r>
                  </w:ins>
                  <w:r>
                    <w:t>________________________</w:t>
                  </w:r>
                </w:p>
                <w:p w:rsidR="002B5AC2" w:rsidRDefault="002B5AC2" w:rsidP="002B5AC2">
                  <w:del w:id="101" w:author="sk-mpovalec" w:date="2021-09-16T08:48:00Z">
                    <w:r w:rsidDel="00362C77">
                      <w:delText xml:space="preserve">  </w:delText>
                    </w:r>
                  </w:del>
                  <w:ins w:id="102" w:author="sk-mpovalec" w:date="2021-09-16T08:48:00Z">
                    <w:r w:rsidR="00362C77">
                      <w:t xml:space="preserve"> </w:t>
                    </w:r>
                  </w:ins>
                  <w:del w:id="103" w:author="sk-mpovalec" w:date="2021-09-16T08:48:00Z">
                    <w:r w:rsidDel="00362C77">
                      <w:delText xml:space="preserve">  </w:delText>
                    </w:r>
                  </w:del>
                  <w:ins w:id="104" w:author="sk-mpovalec" w:date="2021-09-16T08:48:00Z">
                    <w:r w:rsidR="00362C77">
                      <w:t xml:space="preserve"> </w:t>
                    </w:r>
                  </w:ins>
                  <w:del w:id="105" w:author="sk-mpovalec" w:date="2021-09-16T08:48:00Z">
                    <w:r w:rsidDel="00362C77">
                      <w:delText xml:space="preserve">  </w:delText>
                    </w:r>
                  </w:del>
                  <w:ins w:id="106" w:author="sk-mpovalec" w:date="2021-09-16T08:48:00Z">
                    <w:r w:rsidR="00362C77">
                      <w:t xml:space="preserve"> </w:t>
                    </w:r>
                  </w:ins>
                  <w:del w:id="107" w:author="sk-mpovalec" w:date="2021-09-16T08:48:00Z">
                    <w:r w:rsidDel="00362C77">
                      <w:delText xml:space="preserve">  </w:delText>
                    </w:r>
                  </w:del>
                  <w:ins w:id="108" w:author="sk-mpovalec" w:date="2021-09-16T08:48:00Z">
                    <w:r w:rsidR="00362C77">
                      <w:t xml:space="preserve"> </w:t>
                    </w:r>
                  </w:ins>
                  <w:del w:id="109" w:author="sk-mpovalec" w:date="2021-09-16T08:48:00Z">
                    <w:r w:rsidDel="00362C77">
                      <w:delText xml:space="preserve">  </w:delText>
                    </w:r>
                  </w:del>
                  <w:ins w:id="110" w:author="sk-mpovalec" w:date="2021-09-16T08:48:00Z">
                    <w:r w:rsidR="00362C77">
                      <w:t xml:space="preserve"> </w:t>
                    </w:r>
                  </w:ins>
                  <w:del w:id="111" w:author="sk-mpovalec" w:date="2021-09-16T08:48:00Z">
                    <w:r w:rsidDel="00362C77">
                      <w:delText xml:space="preserve">  </w:delText>
                    </w:r>
                  </w:del>
                  <w:ins w:id="112" w:author="sk-mpovalec" w:date="2021-09-16T08:48:00Z">
                    <w:r w:rsidR="00362C77">
                      <w:t xml:space="preserve"> </w:t>
                    </w:r>
                  </w:ins>
                  <w:del w:id="113" w:author="sk-mpovalec" w:date="2021-09-16T08:48:00Z">
                    <w:r w:rsidDel="00362C77">
                      <w:delText xml:space="preserve">  </w:delText>
                    </w:r>
                  </w:del>
                  <w:ins w:id="114" w:author="sk-mpovalec" w:date="2021-09-16T08:48:00Z">
                    <w:r w:rsidR="00362C77">
                      <w:t xml:space="preserve"> </w:t>
                    </w:r>
                  </w:ins>
                  <w:del w:id="115" w:author="sk-mpovalec" w:date="2021-09-16T08:50:00Z">
                    <w:r w:rsidDel="00362C77">
                      <w:delText xml:space="preserve"> </w:delText>
                    </w:r>
                  </w:del>
                  <w:r>
                    <w:t>___________________________</w:t>
                  </w:r>
                </w:p>
                <w:p w:rsidR="002B5AC2" w:rsidRDefault="002B5AC2" w:rsidP="002B5AC2">
                  <w:del w:id="116" w:author="sk-mpovalec" w:date="2021-09-16T08:48:00Z">
                    <w:r w:rsidDel="00362C77">
                      <w:delText xml:space="preserve">  </w:delText>
                    </w:r>
                  </w:del>
                  <w:ins w:id="117" w:author="sk-mpovalec" w:date="2021-09-16T08:48:00Z">
                    <w:r w:rsidR="00362C77">
                      <w:t xml:space="preserve"> </w:t>
                    </w:r>
                  </w:ins>
                  <w:del w:id="118" w:author="sk-mpovalec" w:date="2021-09-16T08:48:00Z">
                    <w:r w:rsidDel="00362C77">
                      <w:delText xml:space="preserve">  </w:delText>
                    </w:r>
                  </w:del>
                  <w:ins w:id="119" w:author="sk-mpovalec" w:date="2021-09-16T08:48:00Z">
                    <w:r w:rsidR="00362C77">
                      <w:t xml:space="preserve"> </w:t>
                    </w:r>
                  </w:ins>
                  <w:del w:id="120" w:author="sk-mpovalec" w:date="2021-09-16T08:48:00Z">
                    <w:r w:rsidDel="00362C77">
                      <w:delText xml:space="preserve">  </w:delText>
                    </w:r>
                  </w:del>
                  <w:r>
                    <w:t xml:space="preserve"> _______________________________</w:t>
                  </w:r>
                </w:p>
                <w:p w:rsidR="002B5AC2" w:rsidRDefault="002B5AC2" w:rsidP="002B5AC2">
                  <w:r>
                    <w:t>__________________________________</w:t>
                  </w:r>
                </w:p>
              </w:txbxContent>
            </v:textbox>
            <w10:wrap type="square"/>
          </v:shape>
        </w:pict>
      </w:r>
      <w:r>
        <w:rPr>
          <w:rFonts w:ascii="Times New Roman" w:eastAsia="Times New Roman" w:hAnsi="Times New Roman" w:cs="Times New Roman"/>
          <w:b/>
          <w:noProof/>
          <w:color w:val="231F20"/>
          <w:sz w:val="24"/>
          <w:szCs w:val="24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Pravokutni trokut 22" o:spid="_x0000_s1048" type="#_x0000_t6" style="position:absolute;margin-left:469.3pt;margin-top:111.6pt;width:224.1pt;height:285.45pt;flip:x;z-index:2516828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" filled="f" strokecolor="black [3213]">
            <v:shadow on="t" color="black" opacity="22937f" origin=",.5" offset="0,.63889mm"/>
          </v:shape>
        </w:pict>
      </w:r>
      <w:r>
        <w:rPr>
          <w:rFonts w:ascii="Times New Roman" w:eastAsia="Times New Roman" w:hAnsi="Times New Roman" w:cs="Times New Roman"/>
          <w:b/>
          <w:noProof/>
          <w:color w:val="231F20"/>
          <w:sz w:val="24"/>
          <w:szCs w:val="24"/>
        </w:rPr>
        <w:pict>
          <v:shape id="_x0000_s1027" type="#_x0000_t202" style="position:absolute;margin-left:144.9pt;margin-top:139.15pt;width:52.15pt;height:110.6pt;rotation:3373436fd;z-index:2516848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">
            <v:textbox style="mso-fit-shape-to-text:t">
              <w:txbxContent>
                <w:p w:rsidR="002B5AC2" w:rsidRDefault="002B5AC2">
                  <w:r>
                    <w:t xml:space="preserve">Prepreke u ostvarivanju ciljeva </w:t>
                  </w:r>
                </w:p>
              </w:txbxContent>
            </v:textbox>
            <w10:wrap type="square"/>
          </v:shape>
        </w:pict>
      </w:r>
      <w:r>
        <w:rPr>
          <w:rFonts w:ascii="Times New Roman" w:eastAsia="Times New Roman" w:hAnsi="Times New Roman" w:cs="Times New Roman"/>
          <w:b/>
          <w:noProof/>
          <w:color w:val="231F20"/>
          <w:sz w:val="24"/>
          <w:szCs w:val="24"/>
        </w:rPr>
        <w:pict>
          <v:shape id="_x0000_s1028" type="#_x0000_t202" style="position:absolute;margin-left:547.4pt;margin-top:122.5pt;width:52.15pt;height:110.6pt;rotation:-3545017fd;z-index:25168691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">
            <v:textbox style="mso-fit-shape-to-text:t">
              <w:txbxContent>
                <w:p w:rsidR="002B5AC2" w:rsidRDefault="002B5AC2" w:rsidP="002B5AC2">
                  <w:r>
                    <w:t>Plan</w:t>
                  </w:r>
                  <w:del w:id="121" w:author="sk-mpovalec" w:date="2021-09-16T08:48:00Z">
                    <w:r w:rsidDel="00362C77">
                      <w:delText xml:space="preserve">  </w:delText>
                    </w:r>
                  </w:del>
                  <w:ins w:id="122" w:author="sk-mpovalec" w:date="2021-09-16T08:48:00Z">
                    <w:r w:rsidR="00362C77">
                      <w:t xml:space="preserve"> </w:t>
                    </w:r>
                  </w:ins>
                  <w:r>
                    <w:t xml:space="preserve">za ostvarivanja mog cilja </w:t>
                  </w:r>
                </w:p>
              </w:txbxContent>
            </v:textbox>
            <w10:wrap type="square"/>
          </v:shape>
        </w:pict>
      </w:r>
      <w:r w:rsidR="008F09E1">
        <w:rPr>
          <w:rFonts w:ascii="Times New Roman" w:eastAsia="Times New Roman" w:hAnsi="Times New Roman" w:cs="Times New Roman"/>
          <w:b/>
          <w:noProof/>
          <w:color w:val="231F20"/>
          <w:sz w:val="24"/>
          <w:szCs w:val="24"/>
        </w:rPr>
        <w:pict>
          <v:shape id="Tekstni okvir 2" o:spid="_x0000_s1026" type="#_x0000_t202" style="position:absolute;margin-left:9.25pt;margin-top:254.9pt;width:244.75pt;height:110.6pt;z-index:25169100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" filled="f" stroked="f">
            <v:textbox style="mso-fit-shape-to-text:t">
              <w:txbxContent>
                <w:p w:rsidR="002B5AC2" w:rsidRDefault="002B5AC2" w:rsidP="002B5AC2">
                  <w:r>
                    <w:t xml:space="preserve"> _________________</w:t>
                  </w:r>
                </w:p>
                <w:p w:rsidR="002B5AC2" w:rsidRDefault="002B5AC2" w:rsidP="002B5AC2">
                  <w:r>
                    <w:t xml:space="preserve"> ___________________</w:t>
                  </w:r>
                </w:p>
                <w:p w:rsidR="002B5AC2" w:rsidRDefault="002B5AC2" w:rsidP="002B5AC2">
                  <w:r>
                    <w:t xml:space="preserve"> ________________________</w:t>
                  </w:r>
                </w:p>
                <w:p w:rsidR="002B5AC2" w:rsidRDefault="002B5AC2" w:rsidP="002B5AC2">
                  <w:r>
                    <w:t xml:space="preserve"> ___________________________</w:t>
                  </w:r>
                </w:p>
                <w:p w:rsidR="002B5AC2" w:rsidRDefault="002B5AC2" w:rsidP="002B5AC2">
                  <w:r>
                    <w:t xml:space="preserve"> _______________________________</w:t>
                  </w:r>
                </w:p>
                <w:p w:rsidR="002B5AC2" w:rsidRDefault="002B5AC2" w:rsidP="002B5AC2">
                  <w:r>
                    <w:t>__________________________________</w:t>
                  </w:r>
                </w:p>
              </w:txbxContent>
            </v:textbox>
            <w10:wrap type="square"/>
          </v:shape>
        </w:pict>
      </w:r>
      <w:r w:rsidR="008F09E1">
        <w:rPr>
          <w:rFonts w:ascii="Times New Roman" w:eastAsia="Times New Roman" w:hAnsi="Times New Roman" w:cs="Times New Roman"/>
          <w:b/>
          <w:noProof/>
          <w:color w:val="231F20"/>
          <w:sz w:val="24"/>
          <w:szCs w:val="24"/>
        </w:rPr>
        <w:pict>
          <v:shape id="Pravokutni trokut 21" o:spid="_x0000_s1030" type="#_x0000_t6" style="position:absolute;margin-left:4.25pt;margin-top:115.95pt;width:229.75pt;height:285.45pt;z-index:2516807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" filled="f" strokecolor="black [3213]">
            <v:shadow on="t" color="black" opacity="22937f" origin=",.5" offset="0,.63889mm"/>
            <v:textbox>
              <w:txbxContent>
                <w:p w:rsidR="00000000" w:rsidRDefault="001825C7"/>
              </w:txbxContent>
            </v:textbox>
          </v:shape>
        </w:pict>
      </w:r>
      <w:r w:rsidR="008F09E1">
        <w:rPr>
          <w:rFonts w:ascii="Times New Roman" w:eastAsia="Times New Roman" w:hAnsi="Times New Roman" w:cs="Times New Roman"/>
          <w:b/>
          <w:noProof/>
          <w:color w:val="231F20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Ravni poveznik sa strelicom 19" o:spid="_x0000_s1047" type="#_x0000_t32" style="position:absolute;margin-left:489.1pt;margin-top:136.45pt;width:115.2pt;height:155.9pt;flip:y;z-index:251677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" strokecolor="black [3213]" strokeweight=".5pt">
            <v:stroke endarrow="block"/>
            <v:shadow on="t" color="black" opacity="24903f" origin=",.5" offset="0,.55556mm"/>
          </v:shape>
        </w:pict>
      </w:r>
      <w:r w:rsidR="001825C7">
        <w:rPr>
          <w:rFonts w:ascii="Times New Roman" w:eastAsia="Times New Roman" w:hAnsi="Times New Roman" w:cs="Times New Roman"/>
          <w:b/>
          <w:noProof/>
          <w:color w:val="231F20"/>
          <w:sz w:val="24"/>
          <w:szCs w:val="24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2868001</wp:posOffset>
            </wp:positionH>
            <wp:positionV relativeFrom="paragraph">
              <wp:posOffset>3731895</wp:posOffset>
            </wp:positionV>
            <wp:extent cx="3550619" cy="1375725"/>
            <wp:effectExtent l="0" t="0" r="0" b="0"/>
            <wp:wrapNone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isspng-graduation-ceremony-square-academic-cap-student-sc-graduation-5ab9157e2c3485.585182271522079102181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0619" cy="137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F09E1">
        <w:rPr>
          <w:rFonts w:ascii="Times New Roman" w:eastAsia="Times New Roman" w:hAnsi="Times New Roman" w:cs="Times New Roman"/>
          <w:b/>
          <w:noProof/>
          <w:color w:val="231F20"/>
          <w:sz w:val="24"/>
          <w:szCs w:val="24"/>
        </w:rPr>
        <w:pict>
          <v:shape id="Ravni poveznik sa strelicom 18" o:spid="_x0000_s1046" type="#_x0000_t32" style="position:absolute;margin-left:115.7pt;margin-top:147.9pt;width:118.35pt;height:152.15pt;z-index:25167564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" strokecolor="black [3213]" strokeweight=".5pt">
            <v:stroke endarrow="block"/>
            <v:shadow on="t" color="black" opacity="24903f" origin=",.5" offset="0,.55556mm"/>
          </v:shape>
        </w:pict>
      </w:r>
      <w:r w:rsidR="008F09E1">
        <w:rPr>
          <w:rFonts w:ascii="Times New Roman" w:eastAsia="Times New Roman" w:hAnsi="Times New Roman" w:cs="Times New Roman"/>
          <w:b/>
          <w:noProof/>
          <w:color w:val="231F20"/>
          <w:sz w:val="24"/>
          <w:szCs w:val="24"/>
        </w:rPr>
        <w:pict>
          <v:shape id="_x0000_s1031" type="#_x0000_t202" style="position:absolute;margin-left:238.35pt;margin-top:68.05pt;width:185.9pt;height:110.6pt;z-index:251679744;visibility:visible;mso-width-percent:400;mso-height-percent:200;mso-wrap-distance-top:3.6pt;mso-wrap-distance-bottom:3.6pt;mso-position-horizontal-relative:text;mso-position-vertical-relative:text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" stroked="f">
            <v:textbox style="mso-fit-shape-to-text:t">
              <w:txbxContent>
                <w:p w:rsidR="00000000" w:rsidRDefault="002B5AC2">
                  <w:pPr>
                    <w:spacing w:after="0"/>
                  </w:pPr>
                  <w:r>
                    <w:t>Moj cilj je</w:t>
                  </w:r>
                </w:p>
              </w:txbxContent>
            </v:textbox>
            <w10:wrap type="square"/>
          </v:shape>
        </w:pict>
      </w:r>
      <w:r w:rsidR="008F09E1">
        <w:rPr>
          <w:rFonts w:ascii="Times New Roman" w:eastAsia="Times New Roman" w:hAnsi="Times New Roman" w:cs="Times New Roman"/>
          <w:b/>
          <w:noProof/>
          <w:color w:val="231F20"/>
          <w:sz w:val="24"/>
          <w:szCs w:val="24"/>
        </w:rPr>
        <w:pict>
          <v:shape id="Ravni poveznik sa strelicom 17" o:spid="_x0000_s1045" type="#_x0000_t32" style="position:absolute;margin-left:214.65pt;margin-top:90.3pt;width:319.95pt;height:1.9pt;flip:y;z-index:2516736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" strokecolor="black [3213]" strokeweight=".5pt">
            <v:stroke endarrow="block"/>
            <v:shadow on="t" color="black" opacity="24903f" origin=",.5" offset="0,.55556mm"/>
          </v:shape>
        </w:pict>
      </w:r>
      <w:r w:rsidR="001825C7">
        <w:rPr>
          <w:rFonts w:ascii="Times New Roman" w:eastAsia="Times New Roman" w:hAnsi="Times New Roman" w:cs="Times New Roman"/>
          <w:b/>
          <w:noProof/>
          <w:color w:val="231F20"/>
          <w:sz w:val="24"/>
          <w:szCs w:val="24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-16251</wp:posOffset>
            </wp:positionH>
            <wp:positionV relativeFrom="paragraph">
              <wp:posOffset>287986</wp:posOffset>
            </wp:positionV>
            <wp:extent cx="2798859" cy="1263954"/>
            <wp:effectExtent l="0" t="0" r="1905" b="0"/>
            <wp:wrapNone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kisspng-silhouette-student-clip-art-5b0d0343bcbc50.310285991527579459773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8859" cy="12639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170EF" w:rsidRPr="00F170EF" w:rsidSect="00EB5A4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94D5E"/>
    <w:multiLevelType w:val="hybridMultilevel"/>
    <w:tmpl w:val="8CE2440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877AB"/>
    <w:multiLevelType w:val="hybridMultilevel"/>
    <w:tmpl w:val="F000D8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414DC4"/>
    <w:multiLevelType w:val="hybridMultilevel"/>
    <w:tmpl w:val="E4622C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7E33A68"/>
    <w:multiLevelType w:val="hybridMultilevel"/>
    <w:tmpl w:val="5DF26E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E51722"/>
    <w:multiLevelType w:val="hybridMultilevel"/>
    <w:tmpl w:val="32BCD88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FC7B4C"/>
    <w:multiLevelType w:val="hybridMultilevel"/>
    <w:tmpl w:val="C4C663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030C74"/>
    <w:multiLevelType w:val="hybridMultilevel"/>
    <w:tmpl w:val="72023BE8"/>
    <w:lvl w:ilvl="0" w:tplc="4092B2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05096B"/>
    <w:multiLevelType w:val="hybridMultilevel"/>
    <w:tmpl w:val="ED64B4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1"/>
  </w:num>
  <w:num w:numId="6">
    <w:abstractNumId w:val="2"/>
  </w:num>
  <w:num w:numId="7">
    <w:abstractNumId w:val="0"/>
  </w:num>
  <w:num w:numId="8">
    <w:abstractNumId w:val="9"/>
  </w:num>
  <w:num w:numId="9">
    <w:abstractNumId w:val="10"/>
  </w:num>
  <w:num w:numId="10">
    <w:abstractNumId w:val="8"/>
  </w:num>
  <w:num w:numId="11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risnik">
    <w15:presenceInfo w15:providerId="Windows Live" w15:userId="77ba6ffb5b0b791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AA0C99"/>
    <w:rsid w:val="0004277A"/>
    <w:rsid w:val="00043E12"/>
    <w:rsid w:val="00083C9B"/>
    <w:rsid w:val="000A406F"/>
    <w:rsid w:val="000A48B3"/>
    <w:rsid w:val="000F67AC"/>
    <w:rsid w:val="001470FC"/>
    <w:rsid w:val="001825C7"/>
    <w:rsid w:val="00285FDE"/>
    <w:rsid w:val="002B5AC2"/>
    <w:rsid w:val="002D523A"/>
    <w:rsid w:val="002E41D1"/>
    <w:rsid w:val="002E7A17"/>
    <w:rsid w:val="003037BC"/>
    <w:rsid w:val="00313FEB"/>
    <w:rsid w:val="00362C77"/>
    <w:rsid w:val="00392DA1"/>
    <w:rsid w:val="003F3103"/>
    <w:rsid w:val="00442C58"/>
    <w:rsid w:val="004612F5"/>
    <w:rsid w:val="004B1390"/>
    <w:rsid w:val="00524139"/>
    <w:rsid w:val="005422B4"/>
    <w:rsid w:val="005462F0"/>
    <w:rsid w:val="00573494"/>
    <w:rsid w:val="00582218"/>
    <w:rsid w:val="00582FDF"/>
    <w:rsid w:val="00662406"/>
    <w:rsid w:val="006B7532"/>
    <w:rsid w:val="00721E30"/>
    <w:rsid w:val="007B6EFC"/>
    <w:rsid w:val="00810E10"/>
    <w:rsid w:val="008355B6"/>
    <w:rsid w:val="00890A0A"/>
    <w:rsid w:val="008B1991"/>
    <w:rsid w:val="008E196B"/>
    <w:rsid w:val="008F09E1"/>
    <w:rsid w:val="008F7F57"/>
    <w:rsid w:val="00914C7D"/>
    <w:rsid w:val="009354AB"/>
    <w:rsid w:val="0093633A"/>
    <w:rsid w:val="00936FB8"/>
    <w:rsid w:val="00A05332"/>
    <w:rsid w:val="00A51938"/>
    <w:rsid w:val="00AA0C99"/>
    <w:rsid w:val="00AD5869"/>
    <w:rsid w:val="00B0376B"/>
    <w:rsid w:val="00B12CEE"/>
    <w:rsid w:val="00BE2E06"/>
    <w:rsid w:val="00C270CC"/>
    <w:rsid w:val="00C55B2E"/>
    <w:rsid w:val="00C877EE"/>
    <w:rsid w:val="00C94C82"/>
    <w:rsid w:val="00CA696E"/>
    <w:rsid w:val="00CC72EB"/>
    <w:rsid w:val="00CD737E"/>
    <w:rsid w:val="00D04ECA"/>
    <w:rsid w:val="00D1524C"/>
    <w:rsid w:val="00D302E4"/>
    <w:rsid w:val="00D36EF2"/>
    <w:rsid w:val="00D564C9"/>
    <w:rsid w:val="00D77B78"/>
    <w:rsid w:val="00D9679A"/>
    <w:rsid w:val="00DA5509"/>
    <w:rsid w:val="00DD7F5D"/>
    <w:rsid w:val="00E260E8"/>
    <w:rsid w:val="00E31005"/>
    <w:rsid w:val="00E430E3"/>
    <w:rsid w:val="00E64353"/>
    <w:rsid w:val="00EB5A4F"/>
    <w:rsid w:val="00ED7147"/>
    <w:rsid w:val="00F06E19"/>
    <w:rsid w:val="00F170EF"/>
    <w:rsid w:val="00F441E4"/>
    <w:rsid w:val="00FA3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Ravni poveznik sa strelicom 19"/>
        <o:r id="V:Rule2" type="connector" idref="#Ravni poveznik sa strelicom 18"/>
        <o:r id="V:Rule3" type="connector" idref="#Ravni poveznik sa strelicom 1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A5AA95-77E7-426B-A105-3A6D8F756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435</Words>
  <Characters>2481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sk-mpovalec</dc:creator>
  <cp:lastModifiedBy>sk-mpovalec</cp:lastModifiedBy>
  <cp:revision>13</cp:revision>
  <dcterms:created xsi:type="dcterms:W3CDTF">2021-09-12T15:02:00Z</dcterms:created>
  <dcterms:modified xsi:type="dcterms:W3CDTF">2021-09-16T06:51:00Z</dcterms:modified>
</cp:coreProperties>
</file>